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597BB6E1" w14:textId="77777777" w:rsidTr="00F320AA">
        <w:trPr>
          <w:cantSplit/>
        </w:trPr>
        <w:tc>
          <w:tcPr>
            <w:tcW w:w="1418" w:type="dxa"/>
            <w:vAlign w:val="center"/>
          </w:tcPr>
          <w:p w14:paraId="3C350D2D" w14:textId="77777777" w:rsidR="00F320AA" w:rsidRPr="00DF23FC" w:rsidRDefault="00F320AA" w:rsidP="00F320AA">
            <w:pPr>
              <w:spacing w:before="0"/>
              <w:rPr>
                <w:rFonts w:ascii="Verdana" w:hAnsi="Verdana"/>
                <w:position w:val="6"/>
              </w:rPr>
            </w:pPr>
            <w:r>
              <w:rPr>
                <w:noProof/>
                <w:lang w:val="en-US"/>
              </w:rPr>
              <w:drawing>
                <wp:inline distT="0" distB="0" distL="0" distR="0" wp14:anchorId="719ACE20" wp14:editId="5AE289D9">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A4759E1"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7E4FE11B" w14:textId="77777777" w:rsidR="00F320AA" w:rsidRDefault="00EB0812" w:rsidP="00F320AA">
            <w:pPr>
              <w:spacing w:before="0" w:line="240" w:lineRule="atLeast"/>
            </w:pPr>
            <w:r>
              <w:rPr>
                <w:noProof/>
              </w:rPr>
              <w:drawing>
                <wp:inline distT="0" distB="0" distL="0" distR="0" wp14:anchorId="3FCF3D26" wp14:editId="0C69A330">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6C3E197A" w14:textId="77777777">
        <w:trPr>
          <w:cantSplit/>
        </w:trPr>
        <w:tc>
          <w:tcPr>
            <w:tcW w:w="6911" w:type="dxa"/>
            <w:gridSpan w:val="2"/>
            <w:tcBorders>
              <w:bottom w:val="single" w:sz="12" w:space="0" w:color="auto"/>
            </w:tcBorders>
          </w:tcPr>
          <w:p w14:paraId="7A23A921"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451C5D8F" w14:textId="77777777" w:rsidR="00A066F1" w:rsidRPr="00617BE4" w:rsidRDefault="00A066F1" w:rsidP="00A066F1">
            <w:pPr>
              <w:spacing w:before="0" w:line="240" w:lineRule="atLeast"/>
              <w:rPr>
                <w:rFonts w:ascii="Verdana" w:hAnsi="Verdana"/>
                <w:szCs w:val="24"/>
              </w:rPr>
            </w:pPr>
          </w:p>
        </w:tc>
      </w:tr>
      <w:tr w:rsidR="00A066F1" w:rsidRPr="00C324A8" w14:paraId="3D9976CF" w14:textId="77777777">
        <w:trPr>
          <w:cantSplit/>
        </w:trPr>
        <w:tc>
          <w:tcPr>
            <w:tcW w:w="6911" w:type="dxa"/>
            <w:gridSpan w:val="2"/>
            <w:tcBorders>
              <w:top w:val="single" w:sz="12" w:space="0" w:color="auto"/>
            </w:tcBorders>
          </w:tcPr>
          <w:p w14:paraId="2564580E"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1592D8F2" w14:textId="77777777" w:rsidR="00A066F1" w:rsidRPr="00C324A8" w:rsidRDefault="00A066F1" w:rsidP="00A066F1">
            <w:pPr>
              <w:spacing w:before="0" w:line="240" w:lineRule="atLeast"/>
              <w:rPr>
                <w:rFonts w:ascii="Verdana" w:hAnsi="Verdana"/>
                <w:sz w:val="20"/>
              </w:rPr>
            </w:pPr>
          </w:p>
        </w:tc>
      </w:tr>
      <w:tr w:rsidR="00A066F1" w:rsidRPr="002D1414" w14:paraId="2F218CA1" w14:textId="77777777">
        <w:trPr>
          <w:cantSplit/>
          <w:trHeight w:val="23"/>
        </w:trPr>
        <w:tc>
          <w:tcPr>
            <w:tcW w:w="6911" w:type="dxa"/>
            <w:gridSpan w:val="2"/>
            <w:shd w:val="clear" w:color="auto" w:fill="auto"/>
          </w:tcPr>
          <w:p w14:paraId="436FB432"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2F60C991" w14:textId="7560BF9C" w:rsidR="00A066F1" w:rsidRPr="007D65A7" w:rsidRDefault="009D7CBF" w:rsidP="00AA666F">
            <w:pPr>
              <w:tabs>
                <w:tab w:val="left" w:pos="851"/>
              </w:tabs>
              <w:spacing w:before="0" w:line="240" w:lineRule="atLeast"/>
              <w:rPr>
                <w:rFonts w:ascii="Verdana" w:hAnsi="Verdana"/>
                <w:sz w:val="20"/>
              </w:rPr>
            </w:pPr>
            <w:r w:rsidRPr="00301F58">
              <w:rPr>
                <w:rFonts w:ascii="Verdana" w:hAnsi="Verdana"/>
                <w:b/>
                <w:bCs/>
                <w:sz w:val="20"/>
                <w:lang w:val="it-IT"/>
              </w:rPr>
              <w:t xml:space="preserve">Doc. </w:t>
            </w:r>
            <w:proofErr w:type="gramStart"/>
            <w:r w:rsidRPr="00301F58">
              <w:rPr>
                <w:rFonts w:ascii="Verdana" w:hAnsi="Verdana"/>
                <w:b/>
                <w:bCs/>
                <w:sz w:val="20"/>
                <w:lang w:val="it-IT"/>
              </w:rPr>
              <w:t>CPG(</w:t>
            </w:r>
            <w:proofErr w:type="gramEnd"/>
            <w:r w:rsidRPr="00301F58">
              <w:rPr>
                <w:rFonts w:ascii="Verdana" w:hAnsi="Verdana"/>
                <w:b/>
                <w:bCs/>
                <w:sz w:val="20"/>
                <w:lang w:val="it-IT"/>
              </w:rPr>
              <w:t>23)0</w:t>
            </w:r>
            <w:r w:rsidR="00A50650">
              <w:rPr>
                <w:rFonts w:ascii="Verdana" w:hAnsi="Verdana"/>
                <w:b/>
                <w:bCs/>
                <w:sz w:val="20"/>
                <w:lang w:val="it-IT"/>
              </w:rPr>
              <w:t>36</w:t>
            </w:r>
            <w:r>
              <w:rPr>
                <w:rFonts w:ascii="Verdana" w:hAnsi="Verdana"/>
                <w:b/>
                <w:bCs/>
                <w:sz w:val="20"/>
                <w:lang w:val="it-IT"/>
              </w:rPr>
              <w:t xml:space="preserve"> </w:t>
            </w:r>
            <w:r w:rsidRPr="00301F58">
              <w:rPr>
                <w:rFonts w:ascii="Verdana" w:hAnsi="Verdana"/>
                <w:b/>
                <w:bCs/>
                <w:sz w:val="20"/>
                <w:lang w:val="it-IT"/>
              </w:rPr>
              <w:t xml:space="preserve">ANNEX </w:t>
            </w:r>
            <w:r>
              <w:rPr>
                <w:rFonts w:ascii="Verdana" w:hAnsi="Verdana"/>
                <w:b/>
                <w:bCs/>
                <w:sz w:val="20"/>
                <w:lang w:val="it-IT"/>
              </w:rPr>
              <w:t>V-03</w:t>
            </w:r>
            <w:r>
              <w:rPr>
                <w:rFonts w:ascii="Verdana" w:hAnsi="Verdana"/>
                <w:b/>
                <w:bCs/>
                <w:sz w:val="20"/>
                <w:lang w:val="it-IT"/>
              </w:rPr>
              <w:br/>
            </w:r>
            <w:r w:rsidR="00E55816" w:rsidRPr="007D65A7">
              <w:rPr>
                <w:rFonts w:ascii="Verdana" w:hAnsi="Verdana"/>
                <w:b/>
                <w:sz w:val="20"/>
              </w:rPr>
              <w:t>Addendum 3 to</w:t>
            </w:r>
            <w:r w:rsidR="00E55816" w:rsidRPr="007D65A7">
              <w:rPr>
                <w:rFonts w:ascii="Verdana" w:hAnsi="Verdana"/>
                <w:b/>
                <w:sz w:val="20"/>
              </w:rPr>
              <w:br/>
              <w:t xml:space="preserve">Document </w:t>
            </w:r>
            <w:r w:rsidR="002A6549" w:rsidRPr="007D65A7">
              <w:rPr>
                <w:rFonts w:ascii="Verdana" w:hAnsi="Verdana"/>
                <w:b/>
                <w:sz w:val="20"/>
              </w:rPr>
              <w:t>XXXX</w:t>
            </w:r>
            <w:r w:rsidR="00A066F1" w:rsidRPr="007D65A7">
              <w:rPr>
                <w:rFonts w:ascii="Verdana" w:hAnsi="Verdana"/>
                <w:b/>
                <w:sz w:val="20"/>
              </w:rPr>
              <w:t>-</w:t>
            </w:r>
            <w:r w:rsidR="005E10C9" w:rsidRPr="007D65A7">
              <w:rPr>
                <w:rFonts w:ascii="Verdana" w:hAnsi="Verdana"/>
                <w:b/>
                <w:sz w:val="20"/>
              </w:rPr>
              <w:t>E</w:t>
            </w:r>
          </w:p>
        </w:tc>
      </w:tr>
      <w:tr w:rsidR="00A066F1" w:rsidRPr="00C324A8" w14:paraId="024A784E" w14:textId="77777777">
        <w:trPr>
          <w:cantSplit/>
          <w:trHeight w:val="23"/>
        </w:trPr>
        <w:tc>
          <w:tcPr>
            <w:tcW w:w="6911" w:type="dxa"/>
            <w:gridSpan w:val="2"/>
            <w:shd w:val="clear" w:color="auto" w:fill="auto"/>
          </w:tcPr>
          <w:p w14:paraId="351CC4DF" w14:textId="77777777" w:rsidR="00A066F1" w:rsidRPr="007D65A7"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2BB96452"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28 April 2023</w:t>
            </w:r>
          </w:p>
        </w:tc>
      </w:tr>
      <w:tr w:rsidR="00A066F1" w:rsidRPr="00C324A8" w14:paraId="527942A6" w14:textId="77777777">
        <w:trPr>
          <w:cantSplit/>
          <w:trHeight w:val="23"/>
        </w:trPr>
        <w:tc>
          <w:tcPr>
            <w:tcW w:w="6911" w:type="dxa"/>
            <w:gridSpan w:val="2"/>
            <w:shd w:val="clear" w:color="auto" w:fill="auto"/>
          </w:tcPr>
          <w:p w14:paraId="7DF60BFE"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6337104D"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4E4B18A" w14:textId="77777777" w:rsidTr="00025864">
        <w:trPr>
          <w:cantSplit/>
          <w:trHeight w:val="23"/>
        </w:trPr>
        <w:tc>
          <w:tcPr>
            <w:tcW w:w="10031" w:type="dxa"/>
            <w:gridSpan w:val="4"/>
            <w:shd w:val="clear" w:color="auto" w:fill="auto"/>
          </w:tcPr>
          <w:p w14:paraId="10FEAAA2" w14:textId="77777777" w:rsidR="00A066F1" w:rsidRPr="00C324A8" w:rsidRDefault="00A066F1" w:rsidP="00A066F1">
            <w:pPr>
              <w:tabs>
                <w:tab w:val="left" w:pos="993"/>
              </w:tabs>
              <w:spacing w:before="0"/>
              <w:rPr>
                <w:rFonts w:ascii="Verdana" w:hAnsi="Verdana"/>
                <w:b/>
                <w:sz w:val="20"/>
              </w:rPr>
            </w:pPr>
          </w:p>
        </w:tc>
      </w:tr>
      <w:tr w:rsidR="00E55816" w:rsidRPr="00C324A8" w14:paraId="3B86DE92" w14:textId="77777777" w:rsidTr="00025864">
        <w:trPr>
          <w:cantSplit/>
          <w:trHeight w:val="23"/>
        </w:trPr>
        <w:tc>
          <w:tcPr>
            <w:tcW w:w="10031" w:type="dxa"/>
            <w:gridSpan w:val="4"/>
            <w:shd w:val="clear" w:color="auto" w:fill="auto"/>
          </w:tcPr>
          <w:p w14:paraId="247BC6D0" w14:textId="77777777" w:rsidR="00E55816" w:rsidRDefault="00884D60" w:rsidP="00E55816">
            <w:pPr>
              <w:pStyle w:val="Source"/>
            </w:pPr>
            <w:r>
              <w:t>European Common Proposals</w:t>
            </w:r>
          </w:p>
        </w:tc>
      </w:tr>
      <w:tr w:rsidR="00E55816" w:rsidRPr="00C324A8" w14:paraId="10DEB625" w14:textId="77777777" w:rsidTr="00025864">
        <w:trPr>
          <w:cantSplit/>
          <w:trHeight w:val="23"/>
        </w:trPr>
        <w:tc>
          <w:tcPr>
            <w:tcW w:w="10031" w:type="dxa"/>
            <w:gridSpan w:val="4"/>
            <w:shd w:val="clear" w:color="auto" w:fill="auto"/>
          </w:tcPr>
          <w:p w14:paraId="40156C0B" w14:textId="77777777" w:rsidR="00E55816" w:rsidRDefault="007D5320" w:rsidP="00E55816">
            <w:pPr>
              <w:pStyle w:val="Title1"/>
            </w:pPr>
            <w:r>
              <w:t>Proposals for the work of the conference</w:t>
            </w:r>
          </w:p>
        </w:tc>
      </w:tr>
      <w:tr w:rsidR="00E55816" w:rsidRPr="00C324A8" w14:paraId="1B259636" w14:textId="77777777" w:rsidTr="00025864">
        <w:trPr>
          <w:cantSplit/>
          <w:trHeight w:val="23"/>
        </w:trPr>
        <w:tc>
          <w:tcPr>
            <w:tcW w:w="10031" w:type="dxa"/>
            <w:gridSpan w:val="4"/>
            <w:shd w:val="clear" w:color="auto" w:fill="auto"/>
          </w:tcPr>
          <w:p w14:paraId="4AFE5C3E" w14:textId="77777777" w:rsidR="00E55816" w:rsidRDefault="00E55816" w:rsidP="00E55816">
            <w:pPr>
              <w:pStyle w:val="Title2"/>
            </w:pPr>
          </w:p>
        </w:tc>
      </w:tr>
      <w:tr w:rsidR="00A538A6" w:rsidRPr="00C324A8" w14:paraId="01BED25F" w14:textId="77777777" w:rsidTr="00025864">
        <w:trPr>
          <w:cantSplit/>
          <w:trHeight w:val="23"/>
        </w:trPr>
        <w:tc>
          <w:tcPr>
            <w:tcW w:w="10031" w:type="dxa"/>
            <w:gridSpan w:val="4"/>
            <w:shd w:val="clear" w:color="auto" w:fill="auto"/>
          </w:tcPr>
          <w:p w14:paraId="0C004760" w14:textId="77777777" w:rsidR="00A538A6" w:rsidRDefault="004B13CB" w:rsidP="004B13CB">
            <w:pPr>
              <w:pStyle w:val="Agendaitem"/>
            </w:pPr>
            <w:r>
              <w:t xml:space="preserve">Agenda </w:t>
            </w:r>
            <w:proofErr w:type="spellStart"/>
            <w:r>
              <w:t>item</w:t>
            </w:r>
            <w:proofErr w:type="spellEnd"/>
            <w:r>
              <w:t xml:space="preserve"> 1.3</w:t>
            </w:r>
          </w:p>
        </w:tc>
      </w:tr>
    </w:tbl>
    <w:bookmarkEnd w:id="5"/>
    <w:bookmarkEnd w:id="6"/>
    <w:p w14:paraId="1099253C" w14:textId="77777777" w:rsidR="00187BD9" w:rsidRPr="00CB4A93" w:rsidRDefault="00D80C46" w:rsidP="001E3634">
      <w:r>
        <w:rPr>
          <w:rFonts w:eastAsia="MS Mincho"/>
        </w:rPr>
        <w:t>1.3</w:t>
      </w:r>
      <w:r>
        <w:rPr>
          <w:rFonts w:eastAsia="MS Mincho"/>
          <w:b/>
        </w:rPr>
        <w:tab/>
      </w:r>
      <w:r>
        <w:rPr>
          <w:rFonts w:eastAsia="MS Mincho"/>
        </w:rPr>
        <w:t>to consider primary allocation of the frequency band 3 600</w:t>
      </w:r>
      <w:r>
        <w:rPr>
          <w:rFonts w:eastAsia="MS Mincho"/>
        </w:rPr>
        <w:noBreakHyphen/>
        <w:t xml:space="preserve">3 800 MHz to the mobile service in </w:t>
      </w:r>
      <w:proofErr w:type="gramStart"/>
      <w:r>
        <w:rPr>
          <w:rFonts w:eastAsia="MS Mincho"/>
        </w:rPr>
        <w:t>Region</w:t>
      </w:r>
      <w:proofErr w:type="gramEnd"/>
      <w:r>
        <w:rPr>
          <w:rFonts w:eastAsia="MS Mincho"/>
        </w:rPr>
        <w:t xml:space="preserve"> 1 and take appropriate regulatory actions, in accordance with </w:t>
      </w:r>
      <w:r w:rsidRPr="00A4695E">
        <w:rPr>
          <w:rFonts w:eastAsia="MS Mincho"/>
          <w:bCs/>
        </w:rPr>
        <w:t>Resolution</w:t>
      </w:r>
      <w:r>
        <w:rPr>
          <w:rFonts w:eastAsia="MS Mincho"/>
          <w:b/>
        </w:rPr>
        <w:t> 246</w:t>
      </w:r>
      <w:r>
        <w:t> </w:t>
      </w:r>
      <w:r>
        <w:rPr>
          <w:rFonts w:eastAsia="MS Mincho"/>
          <w:b/>
        </w:rPr>
        <w:t>(WRC</w:t>
      </w:r>
      <w:r>
        <w:rPr>
          <w:rFonts w:eastAsia="MS Mincho"/>
          <w:b/>
        </w:rPr>
        <w:noBreakHyphen/>
        <w:t>19)</w:t>
      </w:r>
      <w:r>
        <w:rPr>
          <w:rFonts w:eastAsia="MS Mincho"/>
        </w:rPr>
        <w:t>;</w:t>
      </w:r>
    </w:p>
    <w:p w14:paraId="39658491" w14:textId="77777777" w:rsidR="002A6549" w:rsidRPr="00941576" w:rsidRDefault="002A6549" w:rsidP="002A6549">
      <w:pPr>
        <w:pStyle w:val="Headingb"/>
        <w:rPr>
          <w:lang w:val="en-GB"/>
        </w:rPr>
      </w:pPr>
      <w:bookmarkStart w:id="7" w:name="_Toc42842383"/>
      <w:r w:rsidRPr="00941576">
        <w:rPr>
          <w:lang w:val="en-GB"/>
        </w:rPr>
        <w:t>Introduction</w:t>
      </w:r>
    </w:p>
    <w:p w14:paraId="069B7796" w14:textId="77777777" w:rsidR="002A6549" w:rsidRPr="008125BF" w:rsidRDefault="002A6549" w:rsidP="002A6549">
      <w:pPr>
        <w:pStyle w:val="Normalaftertitle"/>
      </w:pPr>
      <w:r w:rsidRPr="008125BF">
        <w:t xml:space="preserve">The considerations under this </w:t>
      </w:r>
      <w:r>
        <w:t>a</w:t>
      </w:r>
      <w:r w:rsidRPr="008125BF">
        <w:t xml:space="preserve">genda item will encompass the following elements, set out in full in Resolution </w:t>
      </w:r>
      <w:r w:rsidRPr="008125BF">
        <w:rPr>
          <w:b/>
          <w:bCs/>
        </w:rPr>
        <w:t>246 (WRC</w:t>
      </w:r>
      <w:r w:rsidRPr="008125BF">
        <w:rPr>
          <w:b/>
          <w:bCs/>
        </w:rPr>
        <w:noBreakHyphen/>
        <w:t>19)</w:t>
      </w:r>
      <w:r w:rsidRPr="008125BF">
        <w:t>:</w:t>
      </w:r>
    </w:p>
    <w:p w14:paraId="15475EDB" w14:textId="77777777" w:rsidR="002A6549" w:rsidRPr="008125BF" w:rsidRDefault="002A6549" w:rsidP="002A6549">
      <w:pPr>
        <w:pStyle w:val="enumlev1"/>
        <w:rPr>
          <w:lang w:eastAsia="zh-CN"/>
        </w:rPr>
      </w:pPr>
      <w:r w:rsidRPr="008125BF">
        <w:rPr>
          <w:lang w:eastAsia="zh-CN"/>
        </w:rPr>
        <w:t>–</w:t>
      </w:r>
      <w:r w:rsidRPr="008125BF">
        <w:rPr>
          <w:lang w:eastAsia="zh-CN"/>
        </w:rPr>
        <w:tab/>
        <w:t xml:space="preserve">sharing and compatibility studies between the mobile service and other services allocated on a primary basis within the frequency band 3 600-3 800 MHz and adjacent frequency bands in </w:t>
      </w:r>
      <w:proofErr w:type="gramStart"/>
      <w:r w:rsidRPr="008125BF">
        <w:rPr>
          <w:lang w:eastAsia="zh-CN"/>
        </w:rPr>
        <w:t>Region</w:t>
      </w:r>
      <w:proofErr w:type="gramEnd"/>
      <w:r w:rsidRPr="008125BF">
        <w:rPr>
          <w:lang w:eastAsia="zh-CN"/>
        </w:rPr>
        <w:t xml:space="preserve"> 1, as appropriate, to ensure protection of those services to which the frequency band is allocated on a primary basis, and not impose undue constraints on the existing services and their future development.</w:t>
      </w:r>
    </w:p>
    <w:p w14:paraId="6E0EB539" w14:textId="77777777" w:rsidR="002A6549" w:rsidRPr="00FF1505" w:rsidRDefault="002A6549" w:rsidP="002A6549">
      <w:pPr>
        <w:jc w:val="both"/>
      </w:pPr>
      <w:r w:rsidRPr="007C0D1F">
        <w:t>CEPT supports the upgrade</w:t>
      </w:r>
      <w:r w:rsidRPr="00FF1505">
        <w:t xml:space="preserve"> of the allocation of the frequency band 3</w:t>
      </w:r>
      <w:r w:rsidRPr="007E20D2">
        <w:t> </w:t>
      </w:r>
      <w:r w:rsidRPr="00FF1505">
        <w:t>600-3</w:t>
      </w:r>
      <w:r w:rsidRPr="007E20D2">
        <w:t> </w:t>
      </w:r>
      <w:r w:rsidRPr="00FF1505">
        <w:t>800</w:t>
      </w:r>
      <w:r>
        <w:t> </w:t>
      </w:r>
      <w:r w:rsidRPr="00FF1505">
        <w:t xml:space="preserve">MHz to the mobile, except aeronautical mobile, service on a primary basis in </w:t>
      </w:r>
      <w:proofErr w:type="gramStart"/>
      <w:r w:rsidRPr="00FF1505">
        <w:t>Region</w:t>
      </w:r>
      <w:proofErr w:type="gramEnd"/>
      <w:r w:rsidRPr="00FF1505">
        <w:t xml:space="preserve"> 1 to improve opportunities for the </w:t>
      </w:r>
      <w:r w:rsidRPr="007C0D1F">
        <w:t>introduction of mobile service applications</w:t>
      </w:r>
      <w:r w:rsidRPr="00BD7DD6">
        <w:t xml:space="preserve"> in</w:t>
      </w:r>
      <w:r w:rsidRPr="00FF1505">
        <w:t xml:space="preserve"> Europe. </w:t>
      </w:r>
    </w:p>
    <w:p w14:paraId="454B385A" w14:textId="77777777" w:rsidR="002A6549" w:rsidRPr="00FF1505" w:rsidRDefault="002A6549" w:rsidP="002A6549">
      <w:pPr>
        <w:jc w:val="both"/>
      </w:pPr>
      <w:r w:rsidRPr="007C0D1F">
        <w:t>This support is subject</w:t>
      </w:r>
      <w:r w:rsidRPr="00FF1505">
        <w:t xml:space="preserve"> to the conditions that the current use in the frequency bands 3</w:t>
      </w:r>
      <w:r w:rsidRPr="007E20D2">
        <w:t> </w:t>
      </w:r>
      <w:r w:rsidRPr="00FF1505">
        <w:t>400-3</w:t>
      </w:r>
      <w:r w:rsidRPr="007E20D2">
        <w:t> </w:t>
      </w:r>
      <w:r w:rsidRPr="00FF1505">
        <w:t>800</w:t>
      </w:r>
      <w:r>
        <w:t> </w:t>
      </w:r>
      <w:r w:rsidRPr="00FF1505">
        <w:t>MHz and the protection of primary services, under the existing CEPT regulatory framework, can be continued, and that no undue constraints are imposed on the existing services and their future development.</w:t>
      </w:r>
    </w:p>
    <w:p w14:paraId="71BDBD38" w14:textId="77777777" w:rsidR="002A6549" w:rsidRDefault="002A6549" w:rsidP="002A6549">
      <w:r w:rsidRPr="00FF1505">
        <w:t>In consequence, CEPT supports that the technical and regulatory conditions applicable to the band 3400-3600</w:t>
      </w:r>
      <w:r>
        <w:t> </w:t>
      </w:r>
      <w:r w:rsidRPr="00FF1505">
        <w:t xml:space="preserve">MHz, in particular the pfd limit of -154.5 dBW/m²/4 kHz </w:t>
      </w:r>
      <w:r>
        <w:t xml:space="preserve">not to be exceeded </w:t>
      </w:r>
      <w:r w:rsidRPr="00FF1505">
        <w:t>for more than 20</w:t>
      </w:r>
      <w:r>
        <w:t> </w:t>
      </w:r>
      <w:r w:rsidRPr="00FF1505">
        <w:t xml:space="preserve">% of time 3 m above ground at the border to protect the neighbouring countries, are one part of the technical conditions in response to WRC-23 </w:t>
      </w:r>
      <w:r>
        <w:t>a</w:t>
      </w:r>
      <w:r w:rsidRPr="00FF1505">
        <w:t xml:space="preserve">genda item 1.3, recognizing that sharing studies are required in ITU-R to ensure that the full objective of Resolution </w:t>
      </w:r>
      <w:r w:rsidRPr="002372C9">
        <w:rPr>
          <w:rStyle w:val="ECCHLbold"/>
        </w:rPr>
        <w:t>246 (WRC-19)</w:t>
      </w:r>
      <w:r w:rsidRPr="00FF1505">
        <w:t xml:space="preserve"> is met</w:t>
      </w:r>
      <w:r>
        <w:t xml:space="preserve">. </w:t>
      </w:r>
    </w:p>
    <w:p w14:paraId="59A192DA" w14:textId="7A859A18" w:rsidR="000A384A" w:rsidRPr="002A6549" w:rsidRDefault="002A6549" w:rsidP="000A384A">
      <w:r w:rsidRPr="002A6549">
        <w:lastRenderedPageBreak/>
        <w:t xml:space="preserve">CEPT is of the view that consideration of an IMT identification in this band is not in the scope of Resolution </w:t>
      </w:r>
      <w:r w:rsidRPr="002A6549">
        <w:rPr>
          <w:b/>
          <w:bCs/>
        </w:rPr>
        <w:t>246 (WRC-19)</w:t>
      </w:r>
      <w:r w:rsidRPr="002A6549">
        <w:t>.</w:t>
      </w:r>
      <w:r w:rsidR="000A384A" w:rsidRPr="000A384A">
        <w:t xml:space="preserve"> </w:t>
      </w:r>
      <w:r w:rsidR="000A384A" w:rsidRPr="002A6549">
        <w:t xml:space="preserve">CEPT is of the view that consideration of </w:t>
      </w:r>
      <w:r w:rsidR="000A384A">
        <w:t xml:space="preserve">the aeronautical mobile service </w:t>
      </w:r>
      <w:r w:rsidR="000A384A" w:rsidRPr="002A6549">
        <w:t xml:space="preserve">is not in the scope of Resolution </w:t>
      </w:r>
      <w:r w:rsidR="000A384A" w:rsidRPr="002A6549">
        <w:rPr>
          <w:b/>
          <w:bCs/>
        </w:rPr>
        <w:t>246 (WRC-19)</w:t>
      </w:r>
      <w:r w:rsidR="000A384A" w:rsidRPr="002A6549">
        <w:t>.</w:t>
      </w:r>
    </w:p>
    <w:p w14:paraId="1710F619" w14:textId="268B95C8" w:rsidR="002A6549" w:rsidRPr="002A6549" w:rsidRDefault="002A6549" w:rsidP="002A6549"/>
    <w:p w14:paraId="0C9AD3C3" w14:textId="1D586460" w:rsidR="002A6549" w:rsidRPr="007D65A7" w:rsidRDefault="002A6549" w:rsidP="004F5734">
      <w:pPr>
        <w:pStyle w:val="Headingb"/>
        <w:rPr>
          <w:lang w:val="en-GB"/>
        </w:rPr>
      </w:pPr>
      <w:r w:rsidRPr="007D65A7">
        <w:rPr>
          <w:lang w:val="en-GB"/>
        </w:rPr>
        <w:t>Proposals</w:t>
      </w:r>
      <w:r w:rsidRPr="007D65A7">
        <w:rPr>
          <w:lang w:val="en-GB"/>
        </w:rPr>
        <w:br w:type="page"/>
      </w:r>
    </w:p>
    <w:p w14:paraId="77DFB5AB" w14:textId="77777777" w:rsidR="007F1392" w:rsidRPr="003C04F1" w:rsidRDefault="00D80C46" w:rsidP="007F1392">
      <w:pPr>
        <w:pStyle w:val="ArtNo"/>
        <w:spacing w:before="0"/>
      </w:pPr>
      <w:r w:rsidRPr="003C04F1">
        <w:t xml:space="preserve">ARTICLE </w:t>
      </w:r>
      <w:r w:rsidRPr="003C04F1">
        <w:rPr>
          <w:rStyle w:val="href"/>
          <w:rFonts w:eastAsiaTheme="majorEastAsia"/>
          <w:color w:val="000000"/>
        </w:rPr>
        <w:t>5</w:t>
      </w:r>
      <w:bookmarkEnd w:id="7"/>
    </w:p>
    <w:p w14:paraId="5C496478" w14:textId="77777777" w:rsidR="007F1392" w:rsidRPr="003C04F1" w:rsidRDefault="00D80C46" w:rsidP="007F1392">
      <w:pPr>
        <w:pStyle w:val="Arttitle"/>
      </w:pPr>
      <w:bookmarkStart w:id="8" w:name="_Toc327956583"/>
      <w:bookmarkStart w:id="9" w:name="_Toc42842384"/>
      <w:r w:rsidRPr="003C04F1">
        <w:t>Frequency allocations</w:t>
      </w:r>
      <w:bookmarkEnd w:id="8"/>
      <w:bookmarkEnd w:id="9"/>
    </w:p>
    <w:p w14:paraId="06A03979" w14:textId="77777777" w:rsidR="007F1392" w:rsidRPr="003C04F1" w:rsidRDefault="00D80C46"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4BC97D52" w14:textId="470DC5F9" w:rsidR="00982E9F" w:rsidRDefault="00D80C46">
      <w:pPr>
        <w:pStyle w:val="Proposal"/>
      </w:pPr>
      <w:r>
        <w:t>MOD</w:t>
      </w:r>
      <w:r>
        <w:tab/>
        <w:t>EUR/</w:t>
      </w:r>
      <w:r w:rsidR="002A6549">
        <w:t>XXXX</w:t>
      </w:r>
      <w:r>
        <w:t>A3/1</w:t>
      </w:r>
    </w:p>
    <w:p w14:paraId="0BD98CA2" w14:textId="77777777" w:rsidR="007F1392" w:rsidRPr="003C04F1" w:rsidRDefault="00D80C46" w:rsidP="007F1392">
      <w:pPr>
        <w:pStyle w:val="Tabletitle"/>
      </w:pPr>
      <w:r w:rsidRPr="003C04F1">
        <w:t>3 600-4 800 MHz</w:t>
      </w:r>
    </w:p>
    <w:tbl>
      <w:tblPr>
        <w:tblW w:w="9299" w:type="dxa"/>
        <w:jc w:val="center"/>
        <w:tblLayout w:type="fixed"/>
        <w:tblCellMar>
          <w:left w:w="107" w:type="dxa"/>
          <w:right w:w="107" w:type="dxa"/>
        </w:tblCellMar>
        <w:tblLook w:val="0000" w:firstRow="0" w:lastRow="0" w:firstColumn="0" w:lastColumn="0" w:noHBand="0" w:noVBand="0"/>
      </w:tblPr>
      <w:tblGrid>
        <w:gridCol w:w="3094"/>
        <w:gridCol w:w="3088"/>
        <w:gridCol w:w="3117"/>
      </w:tblGrid>
      <w:tr w:rsidR="002A6549" w:rsidRPr="00112D65" w14:paraId="1ADEEB1B" w14:textId="77777777" w:rsidTr="00307F11">
        <w:trPr>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26B57890" w14:textId="77777777" w:rsidR="002A6549" w:rsidRPr="00112D65" w:rsidRDefault="002A6549" w:rsidP="00307F11">
            <w:pPr>
              <w:pStyle w:val="Tablehead"/>
            </w:pPr>
            <w:r w:rsidRPr="00112D65">
              <w:t>Allocation to services</w:t>
            </w:r>
          </w:p>
        </w:tc>
      </w:tr>
      <w:tr w:rsidR="002A6549" w:rsidRPr="00112D65" w14:paraId="73725167" w14:textId="77777777" w:rsidTr="00307F11">
        <w:trPr>
          <w:cantSplit/>
          <w:jc w:val="center"/>
        </w:trPr>
        <w:tc>
          <w:tcPr>
            <w:tcW w:w="3094" w:type="dxa"/>
            <w:tcBorders>
              <w:top w:val="single" w:sz="6" w:space="0" w:color="auto"/>
              <w:left w:val="single" w:sz="6" w:space="0" w:color="auto"/>
              <w:bottom w:val="single" w:sz="6" w:space="0" w:color="auto"/>
              <w:right w:val="single" w:sz="6" w:space="0" w:color="auto"/>
            </w:tcBorders>
          </w:tcPr>
          <w:p w14:paraId="74EE2686" w14:textId="77777777" w:rsidR="002A6549" w:rsidRPr="00112D65" w:rsidRDefault="002A6549" w:rsidP="00307F11">
            <w:pPr>
              <w:pStyle w:val="Tablehead"/>
            </w:pPr>
            <w:r w:rsidRPr="00112D65">
              <w:t>Region 1</w:t>
            </w:r>
          </w:p>
        </w:tc>
        <w:tc>
          <w:tcPr>
            <w:tcW w:w="3088" w:type="dxa"/>
            <w:tcBorders>
              <w:top w:val="single" w:sz="6" w:space="0" w:color="auto"/>
              <w:left w:val="single" w:sz="6" w:space="0" w:color="auto"/>
              <w:bottom w:val="single" w:sz="6" w:space="0" w:color="auto"/>
              <w:right w:val="single" w:sz="6" w:space="0" w:color="auto"/>
            </w:tcBorders>
          </w:tcPr>
          <w:p w14:paraId="6F48D9F7" w14:textId="77777777" w:rsidR="002A6549" w:rsidRPr="00112D65" w:rsidRDefault="002A6549" w:rsidP="00307F11">
            <w:pPr>
              <w:pStyle w:val="Tablehead"/>
            </w:pPr>
            <w:r w:rsidRPr="00112D65">
              <w:t>Region 2</w:t>
            </w:r>
          </w:p>
        </w:tc>
        <w:tc>
          <w:tcPr>
            <w:tcW w:w="3117" w:type="dxa"/>
            <w:tcBorders>
              <w:top w:val="single" w:sz="6" w:space="0" w:color="auto"/>
              <w:left w:val="single" w:sz="6" w:space="0" w:color="auto"/>
              <w:bottom w:val="single" w:sz="6" w:space="0" w:color="auto"/>
              <w:right w:val="single" w:sz="6" w:space="0" w:color="auto"/>
            </w:tcBorders>
          </w:tcPr>
          <w:p w14:paraId="58DEB929" w14:textId="77777777" w:rsidR="002A6549" w:rsidRPr="00112D65" w:rsidRDefault="002A6549" w:rsidP="00307F11">
            <w:pPr>
              <w:pStyle w:val="Tablehead"/>
            </w:pPr>
            <w:r w:rsidRPr="00112D65">
              <w:t>Region 3</w:t>
            </w:r>
          </w:p>
        </w:tc>
      </w:tr>
      <w:tr w:rsidR="002A6549" w:rsidRPr="00A50650" w14:paraId="79640690" w14:textId="77777777" w:rsidTr="00307F11">
        <w:trPr>
          <w:cantSplit/>
          <w:jc w:val="center"/>
        </w:trPr>
        <w:tc>
          <w:tcPr>
            <w:tcW w:w="3094" w:type="dxa"/>
            <w:vMerge w:val="restart"/>
            <w:tcBorders>
              <w:top w:val="single" w:sz="6" w:space="0" w:color="auto"/>
              <w:left w:val="single" w:sz="6" w:space="0" w:color="auto"/>
              <w:right w:val="single" w:sz="6" w:space="0" w:color="auto"/>
            </w:tcBorders>
          </w:tcPr>
          <w:p w14:paraId="03A9D1C2" w14:textId="5F3A799B" w:rsidR="002A6549" w:rsidRPr="00112D65" w:rsidRDefault="002A6549" w:rsidP="00307F11">
            <w:pPr>
              <w:pStyle w:val="TableTextS5"/>
              <w:spacing w:before="30" w:after="30"/>
              <w:rPr>
                <w:rStyle w:val="Tablefreq"/>
              </w:rPr>
            </w:pPr>
            <w:r w:rsidRPr="00112D65">
              <w:rPr>
                <w:rStyle w:val="Tablefreq"/>
              </w:rPr>
              <w:t>3 600-</w:t>
            </w:r>
            <w:del w:id="10" w:author="CEPT" w:date="2023-04-28T16:15:00Z">
              <w:r w:rsidRPr="00112D65" w:rsidDel="002A6549">
                <w:rPr>
                  <w:rStyle w:val="Tablefreq"/>
                </w:rPr>
                <w:delText>4 200</w:delText>
              </w:r>
            </w:del>
            <w:ins w:id="11" w:author="CEPT" w:date="2023-04-28T16:15:00Z">
              <w:r>
                <w:rPr>
                  <w:rStyle w:val="Tablefreq"/>
                </w:rPr>
                <w:t>3 800</w:t>
              </w:r>
            </w:ins>
          </w:p>
          <w:p w14:paraId="24E0C456" w14:textId="77777777" w:rsidR="002A6549" w:rsidRPr="00112D65" w:rsidRDefault="002A6549" w:rsidP="00307F11">
            <w:pPr>
              <w:pStyle w:val="TableTextS5"/>
              <w:spacing w:before="30" w:after="30"/>
              <w:rPr>
                <w:color w:val="000000"/>
              </w:rPr>
            </w:pPr>
            <w:r w:rsidRPr="00112D65">
              <w:rPr>
                <w:color w:val="000000"/>
              </w:rPr>
              <w:t>FIXED</w:t>
            </w:r>
          </w:p>
          <w:p w14:paraId="5DD8EE4F" w14:textId="77777777" w:rsidR="002A6549" w:rsidRPr="00112D65" w:rsidRDefault="002A6549" w:rsidP="00307F11">
            <w:pPr>
              <w:pStyle w:val="TableTextS5"/>
              <w:spacing w:before="30" w:after="30"/>
              <w:rPr>
                <w:color w:val="000000"/>
              </w:rPr>
            </w:pPr>
            <w:r w:rsidRPr="00112D65">
              <w:rPr>
                <w:color w:val="000000"/>
              </w:rPr>
              <w:t>FIXED-SATELLITE</w:t>
            </w:r>
            <w:r w:rsidRPr="00112D65">
              <w:rPr>
                <w:color w:val="000000"/>
              </w:rPr>
              <w:br/>
              <w:t>(space-to-Earth)</w:t>
            </w:r>
          </w:p>
          <w:p w14:paraId="663B2915" w14:textId="0FEC1704" w:rsidR="002A6549" w:rsidRPr="00112D65" w:rsidDel="002A6549" w:rsidRDefault="002A6549" w:rsidP="00307F11">
            <w:pPr>
              <w:pStyle w:val="TableTextS5"/>
              <w:spacing w:before="30" w:after="30"/>
              <w:rPr>
                <w:del w:id="12" w:author="CEPT" w:date="2023-04-28T16:15:00Z"/>
                <w:color w:val="000000"/>
              </w:rPr>
            </w:pPr>
            <w:del w:id="13" w:author="CEPT" w:date="2023-04-28T16:15:00Z">
              <w:r w:rsidRPr="00112D65" w:rsidDel="002A6549">
                <w:rPr>
                  <w:color w:val="000000"/>
                </w:rPr>
                <w:delText>Mobile</w:delText>
              </w:r>
            </w:del>
          </w:p>
          <w:p w14:paraId="0E9BC0D3" w14:textId="77777777" w:rsidR="002A6549" w:rsidRPr="00112D65" w:rsidRDefault="002A6549" w:rsidP="002A6549">
            <w:pPr>
              <w:pStyle w:val="TableTextS5"/>
              <w:spacing w:before="30" w:after="30"/>
              <w:rPr>
                <w:ins w:id="14" w:author="CEPT" w:date="2023-04-28T16:15:00Z"/>
                <w:color w:val="000000"/>
              </w:rPr>
            </w:pPr>
            <w:ins w:id="15" w:author="CEPT" w:date="2023-04-28T16:15:00Z">
              <w:r w:rsidRPr="00112D65">
                <w:rPr>
                  <w:color w:val="000000"/>
                </w:rPr>
                <w:t xml:space="preserve">MOBILE except aeronautical mobile  ADD </w:t>
              </w:r>
              <w:r w:rsidRPr="00112D65">
                <w:rPr>
                  <w:rStyle w:val="Artref"/>
                  <w:rFonts w:eastAsia="Calibri"/>
                </w:rPr>
                <w:t>5.A13</w:t>
              </w:r>
            </w:ins>
          </w:p>
          <w:p w14:paraId="5E09C182" w14:textId="77777777" w:rsidR="002A6549" w:rsidRPr="00112D65" w:rsidRDefault="002A6549" w:rsidP="002A6549">
            <w:pPr>
              <w:pStyle w:val="TableTextS5"/>
              <w:spacing w:before="30" w:after="30"/>
              <w:rPr>
                <w:b/>
              </w:rPr>
            </w:pPr>
          </w:p>
        </w:tc>
        <w:tc>
          <w:tcPr>
            <w:tcW w:w="3088" w:type="dxa"/>
            <w:tcBorders>
              <w:top w:val="single" w:sz="6" w:space="0" w:color="auto"/>
              <w:left w:val="single" w:sz="6" w:space="0" w:color="auto"/>
              <w:bottom w:val="single" w:sz="4" w:space="0" w:color="auto"/>
              <w:right w:val="single" w:sz="6" w:space="0" w:color="auto"/>
            </w:tcBorders>
          </w:tcPr>
          <w:p w14:paraId="37517331" w14:textId="77777777" w:rsidR="002A6549" w:rsidRPr="00112D65" w:rsidRDefault="002A6549" w:rsidP="00307F11">
            <w:pPr>
              <w:pStyle w:val="TableTextS5"/>
              <w:spacing w:before="30" w:after="30" w:line="220" w:lineRule="exact"/>
              <w:rPr>
                <w:rStyle w:val="Tablefreq"/>
              </w:rPr>
            </w:pPr>
            <w:r w:rsidRPr="00112D65">
              <w:rPr>
                <w:rStyle w:val="Tablefreq"/>
              </w:rPr>
              <w:t>3 600-3 700</w:t>
            </w:r>
          </w:p>
          <w:p w14:paraId="4ABCE5E8" w14:textId="77777777" w:rsidR="002A6549" w:rsidRPr="00112D65" w:rsidRDefault="002A6549" w:rsidP="00307F11">
            <w:pPr>
              <w:pStyle w:val="TableTextS5"/>
              <w:spacing w:before="30" w:after="30" w:line="220" w:lineRule="exact"/>
              <w:rPr>
                <w:color w:val="000000"/>
              </w:rPr>
            </w:pPr>
            <w:r w:rsidRPr="00112D65">
              <w:rPr>
                <w:color w:val="000000"/>
              </w:rPr>
              <w:t>FIXED</w:t>
            </w:r>
          </w:p>
          <w:p w14:paraId="4BCCDD95" w14:textId="77777777" w:rsidR="002A6549" w:rsidRPr="00112D65" w:rsidRDefault="002A6549" w:rsidP="00307F11">
            <w:pPr>
              <w:pStyle w:val="TableTextS5"/>
              <w:spacing w:before="30" w:after="30" w:line="220" w:lineRule="exact"/>
              <w:rPr>
                <w:color w:val="000000"/>
              </w:rPr>
            </w:pPr>
            <w:r w:rsidRPr="00112D65">
              <w:rPr>
                <w:color w:val="000000"/>
              </w:rPr>
              <w:t>FIXED-SATELLITE (space-to-Earth)</w:t>
            </w:r>
          </w:p>
          <w:p w14:paraId="0D5D70FA" w14:textId="77777777" w:rsidR="002A6549" w:rsidRPr="00301724" w:rsidRDefault="002A6549" w:rsidP="00307F11">
            <w:pPr>
              <w:pStyle w:val="TableTextS5"/>
              <w:spacing w:before="30" w:after="30" w:line="220" w:lineRule="exact"/>
              <w:rPr>
                <w:color w:val="000000"/>
                <w:lang w:val="fr-CH"/>
              </w:rPr>
            </w:pPr>
            <w:r w:rsidRPr="00301724">
              <w:rPr>
                <w:color w:val="000000"/>
                <w:lang w:val="fr-CH"/>
              </w:rPr>
              <w:t xml:space="preserve">MOBILE </w:t>
            </w:r>
            <w:proofErr w:type="spellStart"/>
            <w:r w:rsidRPr="00301724">
              <w:rPr>
                <w:color w:val="000000"/>
                <w:lang w:val="fr-CH"/>
              </w:rPr>
              <w:t>except</w:t>
            </w:r>
            <w:proofErr w:type="spellEnd"/>
            <w:r w:rsidRPr="00301724">
              <w:rPr>
                <w:color w:val="000000"/>
                <w:lang w:val="fr-CH"/>
              </w:rPr>
              <w:t xml:space="preserve"> </w:t>
            </w:r>
            <w:proofErr w:type="spellStart"/>
            <w:r w:rsidRPr="00301724">
              <w:rPr>
                <w:color w:val="000000"/>
                <w:lang w:val="fr-CH"/>
              </w:rPr>
              <w:t>aeronautical</w:t>
            </w:r>
            <w:proofErr w:type="spellEnd"/>
            <w:r w:rsidRPr="00301724">
              <w:rPr>
                <w:color w:val="000000"/>
                <w:lang w:val="fr-CH"/>
              </w:rPr>
              <w:t xml:space="preserve"> </w:t>
            </w:r>
            <w:proofErr w:type="gramStart"/>
            <w:r w:rsidRPr="00301724">
              <w:rPr>
                <w:color w:val="000000"/>
                <w:lang w:val="fr-CH"/>
              </w:rPr>
              <w:t xml:space="preserve">mobile  </w:t>
            </w:r>
            <w:r w:rsidRPr="00301724">
              <w:rPr>
                <w:rStyle w:val="Artref"/>
                <w:lang w:val="fr-CH"/>
              </w:rPr>
              <w:t>5.434</w:t>
            </w:r>
            <w:proofErr w:type="gramEnd"/>
          </w:p>
          <w:p w14:paraId="54C3E41C" w14:textId="77777777" w:rsidR="002A6549" w:rsidRPr="00301724" w:rsidRDefault="002A6549" w:rsidP="00307F11">
            <w:pPr>
              <w:pStyle w:val="TableTextS5"/>
              <w:spacing w:before="30" w:after="30"/>
              <w:rPr>
                <w:rStyle w:val="Artref"/>
                <w:color w:val="000000"/>
                <w:lang w:val="fr-CH"/>
              </w:rPr>
            </w:pPr>
            <w:proofErr w:type="gramStart"/>
            <w:r w:rsidRPr="00301724">
              <w:rPr>
                <w:color w:val="000000"/>
                <w:lang w:val="fr-CH"/>
              </w:rPr>
              <w:t xml:space="preserve">Radiolocation  </w:t>
            </w:r>
            <w:r w:rsidRPr="00301724">
              <w:rPr>
                <w:rStyle w:val="Artref"/>
                <w:lang w:val="fr-CH"/>
              </w:rPr>
              <w:t>5</w:t>
            </w:r>
            <w:proofErr w:type="gramEnd"/>
            <w:r w:rsidRPr="00301724">
              <w:rPr>
                <w:rStyle w:val="Artref"/>
                <w:lang w:val="fr-CH"/>
              </w:rPr>
              <w:t>.433</w:t>
            </w:r>
          </w:p>
        </w:tc>
        <w:tc>
          <w:tcPr>
            <w:tcW w:w="3117" w:type="dxa"/>
            <w:tcBorders>
              <w:top w:val="single" w:sz="6" w:space="0" w:color="auto"/>
              <w:left w:val="single" w:sz="6" w:space="0" w:color="auto"/>
              <w:bottom w:val="single" w:sz="4" w:space="0" w:color="auto"/>
              <w:right w:val="single" w:sz="6" w:space="0" w:color="auto"/>
            </w:tcBorders>
          </w:tcPr>
          <w:p w14:paraId="7A12F656" w14:textId="77777777" w:rsidR="002A6549" w:rsidRPr="00112D65" w:rsidRDefault="002A6549" w:rsidP="00307F11">
            <w:pPr>
              <w:pStyle w:val="TableTextS5"/>
              <w:spacing w:before="30" w:after="30" w:line="220" w:lineRule="exact"/>
              <w:rPr>
                <w:rStyle w:val="Tablefreq"/>
              </w:rPr>
            </w:pPr>
            <w:r w:rsidRPr="00112D65">
              <w:rPr>
                <w:rStyle w:val="Tablefreq"/>
              </w:rPr>
              <w:t>3 600-3 700</w:t>
            </w:r>
          </w:p>
          <w:p w14:paraId="44813E39" w14:textId="77777777" w:rsidR="002A6549" w:rsidRPr="00112D65" w:rsidRDefault="002A6549" w:rsidP="00307F11">
            <w:pPr>
              <w:pStyle w:val="TableTextS5"/>
              <w:spacing w:before="30" w:after="30" w:line="220" w:lineRule="exact"/>
              <w:rPr>
                <w:color w:val="000000"/>
              </w:rPr>
            </w:pPr>
            <w:r w:rsidRPr="00112D65">
              <w:rPr>
                <w:color w:val="000000"/>
              </w:rPr>
              <w:t>FIXED</w:t>
            </w:r>
          </w:p>
          <w:p w14:paraId="2D3CE9A6" w14:textId="77777777" w:rsidR="002A6549" w:rsidRPr="00112D65" w:rsidRDefault="002A6549" w:rsidP="00307F11">
            <w:pPr>
              <w:pStyle w:val="TableTextS5"/>
              <w:spacing w:before="30" w:after="30" w:line="220" w:lineRule="exact"/>
              <w:rPr>
                <w:color w:val="000000"/>
              </w:rPr>
            </w:pPr>
            <w:r w:rsidRPr="00112D65">
              <w:rPr>
                <w:color w:val="000000"/>
              </w:rPr>
              <w:t>FIXED-SATELLITE (space-to-Earth)</w:t>
            </w:r>
          </w:p>
          <w:p w14:paraId="14DC5016" w14:textId="77777777" w:rsidR="002A6549" w:rsidRPr="00301724" w:rsidRDefault="002A6549" w:rsidP="00307F11">
            <w:pPr>
              <w:pStyle w:val="TableTextS5"/>
              <w:spacing w:before="30" w:after="30" w:line="220" w:lineRule="exact"/>
              <w:rPr>
                <w:color w:val="000000"/>
                <w:lang w:val="fr-CH"/>
              </w:rPr>
            </w:pPr>
            <w:r w:rsidRPr="00301724">
              <w:rPr>
                <w:color w:val="000000"/>
                <w:lang w:val="fr-CH"/>
              </w:rPr>
              <w:t xml:space="preserve">MOBILE </w:t>
            </w:r>
            <w:proofErr w:type="spellStart"/>
            <w:r w:rsidRPr="00301724">
              <w:rPr>
                <w:color w:val="000000"/>
                <w:lang w:val="fr-CH"/>
              </w:rPr>
              <w:t>except</w:t>
            </w:r>
            <w:proofErr w:type="spellEnd"/>
            <w:r w:rsidRPr="00301724">
              <w:rPr>
                <w:color w:val="000000"/>
                <w:lang w:val="fr-CH"/>
              </w:rPr>
              <w:t xml:space="preserve"> </w:t>
            </w:r>
            <w:proofErr w:type="spellStart"/>
            <w:r w:rsidRPr="00301724">
              <w:rPr>
                <w:color w:val="000000"/>
                <w:lang w:val="fr-CH"/>
              </w:rPr>
              <w:t>aeronautical</w:t>
            </w:r>
            <w:proofErr w:type="spellEnd"/>
            <w:r w:rsidRPr="00301724">
              <w:rPr>
                <w:color w:val="000000"/>
                <w:lang w:val="fr-CH"/>
              </w:rPr>
              <w:t xml:space="preserve"> mobile</w:t>
            </w:r>
          </w:p>
          <w:p w14:paraId="62F91A1B" w14:textId="77777777" w:rsidR="002A6549" w:rsidRPr="00301724" w:rsidRDefault="002A6549" w:rsidP="00307F11">
            <w:pPr>
              <w:pStyle w:val="TableTextS5"/>
              <w:spacing w:before="30" w:after="30" w:line="220" w:lineRule="exact"/>
              <w:rPr>
                <w:color w:val="000000"/>
                <w:lang w:val="fr-CH"/>
              </w:rPr>
            </w:pPr>
            <w:r w:rsidRPr="00301724">
              <w:rPr>
                <w:color w:val="000000"/>
                <w:lang w:val="fr-CH"/>
              </w:rPr>
              <w:t>Radiolocation</w:t>
            </w:r>
          </w:p>
          <w:p w14:paraId="096B6DE8" w14:textId="77777777" w:rsidR="002A6549" w:rsidRPr="00301724" w:rsidRDefault="002A6549" w:rsidP="00307F11">
            <w:pPr>
              <w:pStyle w:val="TableTextS5"/>
              <w:spacing w:before="30" w:after="30"/>
              <w:rPr>
                <w:rStyle w:val="Artref"/>
                <w:color w:val="000000"/>
                <w:lang w:val="fr-CH"/>
              </w:rPr>
            </w:pPr>
            <w:r w:rsidRPr="00301724">
              <w:rPr>
                <w:rStyle w:val="Artref"/>
                <w:lang w:val="fr-CH"/>
              </w:rPr>
              <w:t>5.435</w:t>
            </w:r>
          </w:p>
        </w:tc>
      </w:tr>
      <w:tr w:rsidR="002A6549" w:rsidRPr="00112D65" w14:paraId="4B3BE4EC" w14:textId="77777777" w:rsidTr="00307F11">
        <w:trPr>
          <w:cantSplit/>
          <w:trHeight w:val="290"/>
          <w:jc w:val="center"/>
        </w:trPr>
        <w:tc>
          <w:tcPr>
            <w:tcW w:w="3094" w:type="dxa"/>
            <w:vMerge/>
            <w:tcBorders>
              <w:left w:val="single" w:sz="6" w:space="0" w:color="auto"/>
              <w:bottom w:val="single" w:sz="4" w:space="0" w:color="000000"/>
              <w:right w:val="single" w:sz="6" w:space="0" w:color="auto"/>
            </w:tcBorders>
          </w:tcPr>
          <w:p w14:paraId="0D5CC5BD" w14:textId="77777777" w:rsidR="002A6549" w:rsidRPr="00301724" w:rsidRDefault="002A6549" w:rsidP="00307F11">
            <w:pPr>
              <w:pStyle w:val="TableTextS5"/>
              <w:spacing w:before="30" w:after="30"/>
              <w:rPr>
                <w:rStyle w:val="Tablefreq"/>
                <w:lang w:val="fr-CH"/>
              </w:rPr>
            </w:pPr>
          </w:p>
        </w:tc>
        <w:tc>
          <w:tcPr>
            <w:tcW w:w="6205" w:type="dxa"/>
            <w:gridSpan w:val="2"/>
            <w:vMerge w:val="restart"/>
            <w:tcBorders>
              <w:top w:val="single" w:sz="4" w:space="0" w:color="auto"/>
              <w:left w:val="single" w:sz="6" w:space="0" w:color="auto"/>
              <w:right w:val="single" w:sz="6" w:space="0" w:color="auto"/>
            </w:tcBorders>
          </w:tcPr>
          <w:p w14:paraId="3B1AAE37" w14:textId="77777777" w:rsidR="002A6549" w:rsidRPr="00112D65" w:rsidRDefault="002A6549" w:rsidP="00307F11">
            <w:pPr>
              <w:pStyle w:val="TableTextS5"/>
              <w:spacing w:before="30" w:after="30" w:line="220" w:lineRule="exact"/>
              <w:rPr>
                <w:rStyle w:val="Tablefreq"/>
              </w:rPr>
            </w:pPr>
            <w:r w:rsidRPr="00112D65">
              <w:rPr>
                <w:rStyle w:val="Tablefreq"/>
              </w:rPr>
              <w:t>3 700-4 200</w:t>
            </w:r>
          </w:p>
          <w:p w14:paraId="099A438F" w14:textId="77777777" w:rsidR="002A6549" w:rsidRPr="00112D65" w:rsidRDefault="002A6549" w:rsidP="00307F11">
            <w:pPr>
              <w:pStyle w:val="TableTextS5"/>
              <w:spacing w:before="30" w:after="30" w:line="220" w:lineRule="exact"/>
              <w:rPr>
                <w:color w:val="000000"/>
              </w:rPr>
            </w:pPr>
            <w:r w:rsidRPr="00112D65">
              <w:rPr>
                <w:color w:val="000000"/>
              </w:rPr>
              <w:t>FIXED</w:t>
            </w:r>
          </w:p>
          <w:p w14:paraId="7E1E74AD" w14:textId="77777777" w:rsidR="002A6549" w:rsidRPr="00112D65" w:rsidRDefault="002A6549" w:rsidP="00307F11">
            <w:pPr>
              <w:pStyle w:val="TableTextS5"/>
              <w:spacing w:before="30" w:after="30" w:line="220" w:lineRule="exact"/>
              <w:rPr>
                <w:color w:val="000000"/>
              </w:rPr>
            </w:pPr>
            <w:r w:rsidRPr="00112D65">
              <w:rPr>
                <w:color w:val="000000"/>
              </w:rPr>
              <w:t>FIXED-SATELLITE (space-to-Earth)</w:t>
            </w:r>
          </w:p>
          <w:p w14:paraId="716F05BC" w14:textId="77777777" w:rsidR="002A6549" w:rsidRPr="00112D65" w:rsidRDefault="002A6549" w:rsidP="00307F11">
            <w:pPr>
              <w:pStyle w:val="TableTextS5"/>
              <w:spacing w:before="30" w:after="30" w:line="220" w:lineRule="exact"/>
              <w:rPr>
                <w:rStyle w:val="Artref"/>
                <w:color w:val="000000"/>
              </w:rPr>
            </w:pPr>
            <w:r w:rsidRPr="00112D65">
              <w:rPr>
                <w:color w:val="000000"/>
              </w:rPr>
              <w:t>MOBILE except aeronautical mobile</w:t>
            </w:r>
          </w:p>
        </w:tc>
      </w:tr>
      <w:tr w:rsidR="002A6549" w:rsidRPr="00112D65" w14:paraId="0BF6D9FE" w14:textId="77777777" w:rsidTr="00307F11">
        <w:trPr>
          <w:cantSplit/>
          <w:trHeight w:val="1304"/>
          <w:jc w:val="center"/>
        </w:trPr>
        <w:tc>
          <w:tcPr>
            <w:tcW w:w="3094" w:type="dxa"/>
            <w:tcBorders>
              <w:top w:val="single" w:sz="4" w:space="0" w:color="000000"/>
              <w:left w:val="single" w:sz="6" w:space="0" w:color="auto"/>
              <w:bottom w:val="single" w:sz="6" w:space="0" w:color="auto"/>
              <w:right w:val="single" w:sz="6" w:space="0" w:color="auto"/>
            </w:tcBorders>
          </w:tcPr>
          <w:p w14:paraId="53CA13AA" w14:textId="6525ACFB" w:rsidR="002A6549" w:rsidRPr="00112D65" w:rsidRDefault="002A6549" w:rsidP="00307F11">
            <w:pPr>
              <w:pStyle w:val="TableTextS5"/>
              <w:spacing w:before="30" w:after="30"/>
              <w:rPr>
                <w:rStyle w:val="Tablefreq"/>
              </w:rPr>
            </w:pPr>
            <w:del w:id="16" w:author="CEPT" w:date="2023-04-28T16:16:00Z">
              <w:r w:rsidRPr="00112D65" w:rsidDel="002A6549">
                <w:rPr>
                  <w:rStyle w:val="Tablefreq"/>
                </w:rPr>
                <w:delText>3 600</w:delText>
              </w:r>
            </w:del>
            <w:ins w:id="17" w:author="CEPT" w:date="2023-04-28T16:16:00Z">
              <w:r>
                <w:rPr>
                  <w:rStyle w:val="Tablefreq"/>
                </w:rPr>
                <w:t>3 800</w:t>
              </w:r>
            </w:ins>
            <w:r w:rsidRPr="00112D65">
              <w:rPr>
                <w:rStyle w:val="Tablefreq"/>
              </w:rPr>
              <w:t>-4 200</w:t>
            </w:r>
          </w:p>
          <w:p w14:paraId="0A614A1C" w14:textId="77777777" w:rsidR="002A6549" w:rsidRPr="00112D65" w:rsidRDefault="002A6549" w:rsidP="00307F11">
            <w:pPr>
              <w:pStyle w:val="TableTextS5"/>
              <w:spacing w:before="30" w:after="30"/>
              <w:rPr>
                <w:color w:val="000000"/>
              </w:rPr>
            </w:pPr>
            <w:r w:rsidRPr="00112D65">
              <w:rPr>
                <w:color w:val="000000"/>
              </w:rPr>
              <w:t>FIXED</w:t>
            </w:r>
          </w:p>
          <w:p w14:paraId="5164D67C" w14:textId="77777777" w:rsidR="002A6549" w:rsidRPr="00112D65" w:rsidRDefault="002A6549" w:rsidP="00307F11">
            <w:pPr>
              <w:pStyle w:val="TableTextS5"/>
              <w:spacing w:before="30" w:after="30"/>
              <w:rPr>
                <w:color w:val="000000"/>
              </w:rPr>
            </w:pPr>
            <w:r w:rsidRPr="00112D65">
              <w:rPr>
                <w:color w:val="000000"/>
              </w:rPr>
              <w:t>FIXED-SATELLITE</w:t>
            </w:r>
            <w:r w:rsidRPr="00112D65">
              <w:rPr>
                <w:color w:val="000000"/>
              </w:rPr>
              <w:br/>
              <w:t>(space-to-Earth)</w:t>
            </w:r>
          </w:p>
          <w:p w14:paraId="2485235F" w14:textId="77777777" w:rsidR="002A6549" w:rsidRPr="00112D65" w:rsidRDefault="002A6549" w:rsidP="00307F11">
            <w:pPr>
              <w:pStyle w:val="TableTextS5"/>
              <w:spacing w:before="30" w:after="30"/>
              <w:rPr>
                <w:rStyle w:val="Tablefreq"/>
              </w:rPr>
            </w:pPr>
            <w:r w:rsidRPr="00112D65">
              <w:rPr>
                <w:color w:val="000000"/>
              </w:rPr>
              <w:t>Mobile</w:t>
            </w:r>
          </w:p>
        </w:tc>
        <w:tc>
          <w:tcPr>
            <w:tcW w:w="6205" w:type="dxa"/>
            <w:gridSpan w:val="2"/>
            <w:vMerge/>
            <w:tcBorders>
              <w:left w:val="single" w:sz="6" w:space="0" w:color="auto"/>
              <w:bottom w:val="single" w:sz="6" w:space="0" w:color="auto"/>
              <w:right w:val="single" w:sz="6" w:space="0" w:color="auto"/>
            </w:tcBorders>
          </w:tcPr>
          <w:p w14:paraId="22AAC290" w14:textId="77777777" w:rsidR="002A6549" w:rsidRPr="00112D65" w:rsidRDefault="002A6549" w:rsidP="00307F11">
            <w:pPr>
              <w:pStyle w:val="TableTextS5"/>
              <w:spacing w:before="30" w:after="30" w:line="220" w:lineRule="exact"/>
              <w:rPr>
                <w:rStyle w:val="Tablefreq"/>
              </w:rPr>
            </w:pPr>
          </w:p>
        </w:tc>
      </w:tr>
    </w:tbl>
    <w:p w14:paraId="04677DE8" w14:textId="23D860CE" w:rsidR="00982E9F" w:rsidRDefault="00982E9F">
      <w:pPr>
        <w:pStyle w:val="Reasons"/>
      </w:pPr>
    </w:p>
    <w:p w14:paraId="246BBD5E" w14:textId="0D7AC8F2" w:rsidR="00982E9F" w:rsidRDefault="00D80C46">
      <w:pPr>
        <w:pStyle w:val="Proposal"/>
      </w:pPr>
      <w:r>
        <w:t>ADD</w:t>
      </w:r>
      <w:r>
        <w:tab/>
        <w:t>EUR/</w:t>
      </w:r>
      <w:r w:rsidR="002A6549">
        <w:t>XXXX</w:t>
      </w:r>
      <w:r>
        <w:t>A3/2</w:t>
      </w:r>
    </w:p>
    <w:p w14:paraId="544C9684" w14:textId="0590748A" w:rsidR="00982E9F" w:rsidRDefault="00D80C46">
      <w:r>
        <w:rPr>
          <w:rStyle w:val="Artdef"/>
        </w:rPr>
        <w:t>5.A13</w:t>
      </w:r>
      <w:r>
        <w:tab/>
      </w:r>
      <w:r w:rsidR="002A6549">
        <w:t>B</w:t>
      </w:r>
      <w:r w:rsidR="002A6549" w:rsidRPr="001E679D">
        <w:t xml:space="preserve">efore an administration </w:t>
      </w:r>
      <w:r w:rsidR="002D1414" w:rsidRPr="00454596">
        <w:t xml:space="preserve">in Region 1 </w:t>
      </w:r>
      <w:r w:rsidR="002A6549" w:rsidRPr="00454596">
        <w:t>brings into use a station of the mobile service in th</w:t>
      </w:r>
      <w:r w:rsidR="002D1414" w:rsidRPr="00454596">
        <w:t>e</w:t>
      </w:r>
      <w:r w:rsidR="002A6549" w:rsidRPr="00454596">
        <w:t xml:space="preserve"> frequency band</w:t>
      </w:r>
      <w:r w:rsidR="002D1414" w:rsidRPr="00454596">
        <w:t xml:space="preserve"> 3 600-3 800 MHz</w:t>
      </w:r>
      <w:r w:rsidR="002A6549" w:rsidRPr="00454596">
        <w:t>,</w:t>
      </w:r>
      <w:r w:rsidR="002A6549" w:rsidRPr="001E679D">
        <w:t xml:space="preserve"> it shall ensure that the power flux-density (pfd) produced at 3 m above ground does not exceed −154.5 </w:t>
      </w:r>
      <w:proofErr w:type="gramStart"/>
      <w:r w:rsidR="002A6549" w:rsidRPr="001E679D">
        <w:t>dB(</w:t>
      </w:r>
      <w:proofErr w:type="gramEnd"/>
      <w:r w:rsidR="002A6549" w:rsidRPr="001E679D">
        <w:t>W/(m</w:t>
      </w:r>
      <w:r w:rsidR="002A6549" w:rsidRPr="001E679D">
        <w:rPr>
          <w:vertAlign w:val="superscript"/>
        </w:rPr>
        <w:t>2</w:t>
      </w:r>
      <w:r w:rsidR="002A6549" w:rsidRPr="001E679D">
        <w:t> </w:t>
      </w:r>
      <w:r w:rsidR="002A6549" w:rsidRPr="001E679D">
        <w:sym w:font="Symbol" w:char="F0D7"/>
      </w:r>
      <w:r w:rsidR="002A6549" w:rsidRPr="001E679D">
        <w:t xml:space="preserve"> 4 kHz)) for more than 20% of time at the border of the territory of any other administration. In order to ensure that the pfd limit at the border of the territory of any other administration is met, the calculations and verification shall be made, taking into account all relevant information, with the mutual agreement of both administrations (the administration responsible for the terrestrial station and the administration responsible for the </w:t>
      </w:r>
      <w:r w:rsidR="002A6549">
        <w:t xml:space="preserve">FSS </w:t>
      </w:r>
      <w:r w:rsidR="002A6549" w:rsidRPr="001E679D">
        <w:t xml:space="preserve">earth station) </w:t>
      </w:r>
      <w:r w:rsidR="002A6549" w:rsidRPr="001E679D">
        <w:rPr>
          <w:color w:val="000000"/>
        </w:rPr>
        <w:t xml:space="preserve">and </w:t>
      </w:r>
      <w:r w:rsidR="002A6549" w:rsidRPr="001E679D">
        <w:t>with the assistance of the Bureau</w:t>
      </w:r>
      <w:r w:rsidR="002A6549">
        <w:t>,</w:t>
      </w:r>
      <w:r w:rsidR="002A6549" w:rsidRPr="001E679D">
        <w:t xml:space="preserve"> if so requested. In case of disagreement, calculation and verification of the pfd shall be made by the Bureau, taking into account the information referred to above. </w:t>
      </w:r>
      <w:r w:rsidR="002A6549" w:rsidRPr="00D70C37">
        <w:t xml:space="preserve">At the stage of coordination the provisions of Nos. </w:t>
      </w:r>
      <w:r w:rsidR="002A6549" w:rsidRPr="00EC0CC9">
        <w:rPr>
          <w:b/>
          <w:bCs/>
        </w:rPr>
        <w:t>9.17</w:t>
      </w:r>
      <w:r w:rsidR="002A6549" w:rsidRPr="00D70C37">
        <w:t xml:space="preserve"> and </w:t>
      </w:r>
      <w:r w:rsidR="002A6549" w:rsidRPr="00EC0CC9">
        <w:rPr>
          <w:b/>
          <w:bCs/>
        </w:rPr>
        <w:t>9.18</w:t>
      </w:r>
      <w:r w:rsidR="002A6549" w:rsidRPr="00D70C37">
        <w:t xml:space="preserve"> apply.</w:t>
      </w:r>
      <w:r w:rsidR="002A6549">
        <w:t xml:space="preserve"> </w:t>
      </w:r>
      <w:r w:rsidR="002A6549" w:rsidRPr="001E679D">
        <w:t xml:space="preserve">Stations of the mobile service operating in the frequency band 3 600-3 800 MHz shall not claim more protection from space stations than that provided in Table </w:t>
      </w:r>
      <w:r w:rsidR="002A6549" w:rsidRPr="0055680F">
        <w:rPr>
          <w:rStyle w:val="Artref"/>
          <w:b/>
          <w:bCs/>
        </w:rPr>
        <w:t>21-4</w:t>
      </w:r>
      <w:r w:rsidR="002A6549" w:rsidRPr="001E679D">
        <w:t xml:space="preserve"> of the Radio Regulations</w:t>
      </w:r>
      <w:r w:rsidR="002A6549" w:rsidRPr="0055680F">
        <w:rPr>
          <w:sz w:val="16"/>
          <w:szCs w:val="16"/>
        </w:rPr>
        <w:t>.      (WRC-23)</w:t>
      </w:r>
    </w:p>
    <w:p w14:paraId="193717DA" w14:textId="2C668641" w:rsidR="00982E9F" w:rsidRDefault="00D80C46">
      <w:pPr>
        <w:pStyle w:val="Reasons"/>
      </w:pPr>
      <w:r>
        <w:rPr>
          <w:b/>
        </w:rPr>
        <w:t>Reasons:</w:t>
      </w:r>
      <w:r>
        <w:tab/>
      </w:r>
      <w:r w:rsidR="002A6549" w:rsidRPr="002A6549">
        <w:t xml:space="preserve">The objectives of Resolution </w:t>
      </w:r>
      <w:r w:rsidR="002A6549" w:rsidRPr="002A6549">
        <w:rPr>
          <w:b/>
          <w:bCs/>
        </w:rPr>
        <w:t>246 (WRC-19)</w:t>
      </w:r>
      <w:r w:rsidR="002A6549" w:rsidRPr="002A6549">
        <w:t xml:space="preserve"> could be satisfied by applying the same technical conditions as for the frequency band 3.4-3.6 GHz, which would guarantee in particular the adequate protection of fixed-satellite service (FSS) earth stations in neighbouring countries, with the necessary pfd limit at the border.</w:t>
      </w:r>
      <w:r w:rsidR="002748B1">
        <w:t xml:space="preserve"> </w:t>
      </w:r>
    </w:p>
    <w:sectPr w:rsidR="00982E9F">
      <w:headerReference w:type="default" r:id="rId14"/>
      <w:footerReference w:type="even" r:id="rId15"/>
      <w:footerReference w:type="default" r:id="rId16"/>
      <w:type w:val="oddPage"/>
      <w:pgSz w:w="11907" w:h="16840" w:code="9"/>
      <w:pgMar w:top="1418"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19D2B" w14:textId="77777777" w:rsidR="001F3736" w:rsidRDefault="001F3736">
      <w:r>
        <w:separator/>
      </w:r>
    </w:p>
  </w:endnote>
  <w:endnote w:type="continuationSeparator" w:id="0">
    <w:p w14:paraId="1E937158" w14:textId="77777777" w:rsidR="001F3736" w:rsidRDefault="001F3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1"/>
    <w:family w:val="roman"/>
    <w:pitch w:val="variable"/>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8AE54" w14:textId="77777777" w:rsidR="00E45D05" w:rsidRDefault="00E45D05">
    <w:pPr>
      <w:framePr w:wrap="around" w:vAnchor="text" w:hAnchor="margin" w:xAlign="right" w:y="1"/>
    </w:pPr>
    <w:r>
      <w:fldChar w:fldCharType="begin"/>
    </w:r>
    <w:r>
      <w:instrText xml:space="preserve">PAGE  </w:instrText>
    </w:r>
    <w:r>
      <w:fldChar w:fldCharType="end"/>
    </w:r>
  </w:p>
  <w:p w14:paraId="78E49A4A" w14:textId="764129E5"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A50650">
      <w:rPr>
        <w:noProof/>
      </w:rPr>
      <w:t>25.05.23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8C101"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38B9B" w14:textId="77777777" w:rsidR="001F3736" w:rsidRDefault="001F3736">
      <w:r>
        <w:rPr>
          <w:b/>
        </w:rPr>
        <w:t>_______________</w:t>
      </w:r>
    </w:p>
  </w:footnote>
  <w:footnote w:type="continuationSeparator" w:id="0">
    <w:p w14:paraId="4CF6C950" w14:textId="77777777" w:rsidR="001F3736" w:rsidRDefault="001F3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8BED2"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377D6F0F" w14:textId="77777777" w:rsidR="00A066F1" w:rsidRPr="00A066F1" w:rsidRDefault="00BC75DE" w:rsidP="00241FA2">
    <w:pPr>
      <w:pStyle w:val="En-tte"/>
    </w:pPr>
    <w:r>
      <w:t>WRC</w:t>
    </w:r>
    <w:r w:rsidR="006D70B0">
      <w:t>23</w:t>
    </w:r>
    <w:r w:rsidR="00A066F1">
      <w:t>/</w:t>
    </w:r>
    <w:bookmarkStart w:id="18" w:name="OLE_LINK1"/>
    <w:bookmarkStart w:id="19" w:name="OLE_LINK2"/>
    <w:bookmarkStart w:id="20" w:name="OLE_LINK3"/>
    <w:r w:rsidR="00EB55C6">
      <w:t>4407(Add.3)</w:t>
    </w:r>
    <w:bookmarkEnd w:id="18"/>
    <w:bookmarkEnd w:id="19"/>
    <w:bookmarkEnd w:id="20"/>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A384A"/>
    <w:rsid w:val="000D154B"/>
    <w:rsid w:val="000D2DAF"/>
    <w:rsid w:val="000E463E"/>
    <w:rsid w:val="000F73FF"/>
    <w:rsid w:val="00114CF7"/>
    <w:rsid w:val="00116C7A"/>
    <w:rsid w:val="00123B68"/>
    <w:rsid w:val="00126F2E"/>
    <w:rsid w:val="00146F6F"/>
    <w:rsid w:val="00161F26"/>
    <w:rsid w:val="00187BD9"/>
    <w:rsid w:val="00190B55"/>
    <w:rsid w:val="001C3B5F"/>
    <w:rsid w:val="001D058F"/>
    <w:rsid w:val="001F3736"/>
    <w:rsid w:val="002009EA"/>
    <w:rsid w:val="00202756"/>
    <w:rsid w:val="00202CA0"/>
    <w:rsid w:val="00216B6D"/>
    <w:rsid w:val="0022757F"/>
    <w:rsid w:val="00227A5F"/>
    <w:rsid w:val="00241FA2"/>
    <w:rsid w:val="00271316"/>
    <w:rsid w:val="002748B1"/>
    <w:rsid w:val="002A6549"/>
    <w:rsid w:val="002B349C"/>
    <w:rsid w:val="002D1414"/>
    <w:rsid w:val="002D58BE"/>
    <w:rsid w:val="002F4747"/>
    <w:rsid w:val="00302605"/>
    <w:rsid w:val="00350390"/>
    <w:rsid w:val="00361B37"/>
    <w:rsid w:val="00377BD3"/>
    <w:rsid w:val="00384088"/>
    <w:rsid w:val="003852CE"/>
    <w:rsid w:val="0039169B"/>
    <w:rsid w:val="003A105F"/>
    <w:rsid w:val="003A6317"/>
    <w:rsid w:val="003A7F8C"/>
    <w:rsid w:val="003B2284"/>
    <w:rsid w:val="003B532E"/>
    <w:rsid w:val="003D0F8B"/>
    <w:rsid w:val="003E0DB6"/>
    <w:rsid w:val="0041348E"/>
    <w:rsid w:val="00420873"/>
    <w:rsid w:val="00454596"/>
    <w:rsid w:val="00492075"/>
    <w:rsid w:val="004969AD"/>
    <w:rsid w:val="004A26C4"/>
    <w:rsid w:val="004B13CB"/>
    <w:rsid w:val="004D26EA"/>
    <w:rsid w:val="004D2BFB"/>
    <w:rsid w:val="004D5D5C"/>
    <w:rsid w:val="004F3DC0"/>
    <w:rsid w:val="004F5734"/>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5320"/>
    <w:rsid w:val="007D65A7"/>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82E9F"/>
    <w:rsid w:val="009B1EA1"/>
    <w:rsid w:val="009B7C9A"/>
    <w:rsid w:val="009C56E5"/>
    <w:rsid w:val="009C7716"/>
    <w:rsid w:val="009D7CBF"/>
    <w:rsid w:val="009E5FC8"/>
    <w:rsid w:val="009E687A"/>
    <w:rsid w:val="009F236F"/>
    <w:rsid w:val="00A066F1"/>
    <w:rsid w:val="00A141AF"/>
    <w:rsid w:val="00A16D29"/>
    <w:rsid w:val="00A30305"/>
    <w:rsid w:val="00A31D2D"/>
    <w:rsid w:val="00A4600A"/>
    <w:rsid w:val="00A50650"/>
    <w:rsid w:val="00A538A6"/>
    <w:rsid w:val="00A54C25"/>
    <w:rsid w:val="00A710E7"/>
    <w:rsid w:val="00A7372E"/>
    <w:rsid w:val="00A8284C"/>
    <w:rsid w:val="00A93B85"/>
    <w:rsid w:val="00AA0B18"/>
    <w:rsid w:val="00AA3C65"/>
    <w:rsid w:val="00AA666F"/>
    <w:rsid w:val="00AD04EB"/>
    <w:rsid w:val="00AD7914"/>
    <w:rsid w:val="00AE514B"/>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02E4"/>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80C46"/>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7885D6"/>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qFormat/>
    <w:rsid w:val="00190B55"/>
    <w:rPr>
      <w:b/>
      <w:color w:val="auto"/>
      <w:sz w:val="20"/>
    </w:rPr>
  </w:style>
  <w:style w:type="paragraph" w:customStyle="1" w:styleId="Tablehead">
    <w:name w:val="Table_head"/>
    <w:basedOn w:val="Normal"/>
    <w:link w:val="TableheadChar"/>
    <w:qFormat/>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qFormat/>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TableheadChar">
    <w:name w:val="Table_head Char"/>
    <w:basedOn w:val="Policepardfaut"/>
    <w:link w:val="Tablehead"/>
    <w:qFormat/>
    <w:locked/>
    <w:rsid w:val="002A6549"/>
    <w:rPr>
      <w:rFonts w:ascii="Times New Roman Bold" w:hAnsi="Times New Roman Bold" w:cs="Times New Roman Bold"/>
      <w:b/>
      <w:lang w:val="en-GB" w:eastAsia="en-US"/>
    </w:rPr>
  </w:style>
  <w:style w:type="character" w:customStyle="1" w:styleId="ECCHLgreen">
    <w:name w:val="ECC HL green"/>
    <w:basedOn w:val="Policepardfaut"/>
    <w:uiPriority w:val="1"/>
    <w:qFormat/>
    <w:rsid w:val="002A6549"/>
    <w:rPr>
      <w:bdr w:val="none" w:sz="0" w:space="0" w:color="auto"/>
      <w:shd w:val="solid" w:color="92D050" w:fill="auto"/>
      <w:lang w:val="en-GB"/>
    </w:rPr>
  </w:style>
  <w:style w:type="character" w:customStyle="1" w:styleId="ECCHLbold">
    <w:name w:val="ECC HL bold"/>
    <w:basedOn w:val="Policepardfaut"/>
    <w:uiPriority w:val="1"/>
    <w:qFormat/>
    <w:rsid w:val="002A6549"/>
    <w:rPr>
      <w:b/>
      <w:bCs/>
    </w:rPr>
  </w:style>
  <w:style w:type="paragraph" w:styleId="Rvision">
    <w:name w:val="Revision"/>
    <w:hidden/>
    <w:uiPriority w:val="99"/>
    <w:semiHidden/>
    <w:rsid w:val="002A6549"/>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R23-WRC23-C-4407!A3!MSW-E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2D548-D3E7-4B92-8BED-1E9DA8A825FC}">
  <ds:schemaRefs>
    <ds:schemaRef ds:uri="http://schemas.microsoft.com/sharepoint/v3/contenttype/forms"/>
  </ds:schemaRefs>
</ds:datastoreItem>
</file>

<file path=customXml/itemProps2.xml><?xml version="1.0" encoding="utf-8"?>
<ds:datastoreItem xmlns:ds="http://schemas.openxmlformats.org/officeDocument/2006/customXml" ds:itemID="{68FDFF21-3C39-42FC-82F8-4194F65EA580}">
  <ds:schemaRefs>
    <ds:schemaRef ds:uri="http://schemas.microsoft.com/sharepoint/events"/>
  </ds:schemaRefs>
</ds:datastoreItem>
</file>

<file path=customXml/itemProps3.xml><?xml version="1.0" encoding="utf-8"?>
<ds:datastoreItem xmlns:ds="http://schemas.openxmlformats.org/officeDocument/2006/customXml" ds:itemID="{EF12FB8F-5DBA-4F65-A112-022055CD80A6}">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1BFC262E-0BD3-469A-A8F1-D5F0ECC978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434B19C-F672-491B-A160-4C2C342BB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697</Words>
  <Characters>3823</Characters>
  <Application>Microsoft Office Word</Application>
  <DocSecurity>0</DocSecurity>
  <Lines>31</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R23-WRC23-C-4407!A3!MSW-E</vt:lpstr>
      <vt:lpstr>R23-WRC23-C-4407!A3!MSW-E</vt:lpstr>
    </vt:vector>
  </TitlesOfParts>
  <Manager>General Secretariat - Pool</Manager>
  <Company>International Telecommunication Union (ITU)</Company>
  <LinksUpToDate>false</LinksUpToDate>
  <CharactersWithSpaces>4511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R23-WRC23-C-4407!A3!MSW-E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2023-05-30T17:24:00Z</dcterms:created>
  <dcterms:modified xsi:type="dcterms:W3CDTF">2023-05-30T17:24:00Z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